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A972CF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A972CF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D7403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</w:tr>
      <w:tr w:rsidR="00AA0C99" w:rsidRPr="00FF3B64" w:rsidTr="00A972CF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D7403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74033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Društvo je na mreži</w:t>
            </w:r>
            <w:r w:rsidRPr="00D74033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A972CF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D74033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Medijska pismenost</w:t>
            </w:r>
            <w:r w:rsidR="00D5198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i mentalno 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A972CF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26467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264670">
              <w:rPr>
                <w:color w:val="231F20"/>
              </w:rPr>
              <w:t>ikt A 3.2. Učenik se samostalno koristi raznim uređajima i programima.</w:t>
            </w:r>
          </w:p>
          <w:p w:rsidR="00000000" w:rsidRDefault="00A3610B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B95AEB">
              <w:rPr>
                <w:color w:val="231F20"/>
              </w:rPr>
              <w:t>osr A 3.2. Upravlja svojim emocijama i ponašanjem.</w:t>
            </w:r>
          </w:p>
          <w:p w:rsidR="00000000" w:rsidRDefault="0026467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264670">
              <w:rPr>
                <w:color w:val="231F20"/>
              </w:rPr>
              <w:t>osr B 3.2. Razvija komunikacijske kompetencije i uvažavajuće odnose s drugima.</w:t>
            </w:r>
          </w:p>
          <w:p w:rsidR="00AA0C99" w:rsidRPr="00BE6E03" w:rsidRDefault="00264670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264670">
              <w:rPr>
                <w:rFonts w:ascii="Times New Roman" w:hAnsi="Times New Roman" w:cs="Times New Roman"/>
                <w:sz w:val="24"/>
                <w:szCs w:val="24"/>
              </w:rPr>
              <w:t>osr C 3.1. Razlikuje sigurne od rizičnih situacija i ima razvijene osnovne strategije samozaštite</w:t>
            </w:r>
          </w:p>
        </w:tc>
      </w:tr>
      <w:tr w:rsidR="00AA0C99" w:rsidRPr="00FF3B64" w:rsidTr="00A972CF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4E313E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komunikacija u virtualnom okruženju, odgovorno ponašanje, mentalno zdravlje, zaštita osobnih podataka</w:t>
            </w:r>
          </w:p>
        </w:tc>
      </w:tr>
      <w:tr w:rsidR="00AA0C99" w:rsidRPr="00FF3B64" w:rsidTr="00A972CF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4E31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657882">
              <w:rPr>
                <w:rFonts w:ascii="Times New Roman" w:eastAsia="Times New Roman" w:hAnsi="Times New Roman" w:cs="Times New Roman"/>
                <w:sz w:val="24"/>
                <w:szCs w:val="24"/>
              </w:rPr>
              <w:t>zraditi PPT (Prilog 3), izraditi interaktivnu prezentaciju (Prilog 2), isprintati</w:t>
            </w:r>
            <w:r w:rsidR="00760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radne</w:t>
            </w:r>
            <w:bookmarkStart w:id="0" w:name="_GoBack"/>
            <w:bookmarkEnd w:id="0"/>
            <w:r w:rsidR="006578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listić za svakog učenika (Prilog 1), </w:t>
            </w:r>
            <w:r w:rsidR="00A972CF">
              <w:rPr>
                <w:rFonts w:ascii="Times New Roman" w:eastAsia="Times New Roman" w:hAnsi="Times New Roman" w:cs="Times New Roman"/>
                <w:sz w:val="24"/>
                <w:szCs w:val="24"/>
              </w:rPr>
              <w:t>učenicima je potreban tablet ili mobitel</w:t>
            </w:r>
          </w:p>
        </w:tc>
      </w:tr>
      <w:tr w:rsidR="00AA0C99" w:rsidRPr="00FF3B64" w:rsidTr="00A972CF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D51981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D7403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9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26467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najavljuje ciljeve nastavnog sata: </w:t>
            </w:r>
            <w:r w:rsidRPr="00264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0000" w:rsidRDefault="00264670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264670">
              <w:t>osvijestiti pravila lijepoga ponašanja i komuniciranja na internetu</w:t>
            </w:r>
          </w:p>
          <w:p w:rsidR="00000000" w:rsidRDefault="00264670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264670">
              <w:t>analizirati primjerene i neprimjerene oblike ponašanja na internetu</w:t>
            </w:r>
          </w:p>
          <w:p w:rsidR="00000000" w:rsidRDefault="00264670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264670">
              <w:t>prepoznati važnost zaštite osobnih podataka na internetu</w:t>
            </w:r>
          </w:p>
          <w:p w:rsidR="00000000" w:rsidRDefault="00264670">
            <w:pPr>
              <w:pStyle w:val="ListParagraph"/>
              <w:numPr>
                <w:ilvl w:val="0"/>
                <w:numId w:val="8"/>
              </w:numPr>
              <w:rPr>
                <w:bCs/>
              </w:rPr>
            </w:pPr>
            <w:r w:rsidRPr="00264670">
              <w:rPr>
                <w:bCs/>
              </w:rPr>
              <w:t>prepoznati utjecaj društvenih mreža na mentalno zdravlje</w:t>
            </w:r>
          </w:p>
          <w:p w:rsidR="00000000" w:rsidRDefault="00A972C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Razgovor s učenicima: </w:t>
            </w:r>
          </w:p>
          <w:p w:rsidR="00000000" w:rsidRDefault="00A972CF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Podignite ruku svi </w:t>
            </w:r>
            <w:r w:rsidR="00D519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koji se koristite društvenim mrežama. </w:t>
            </w:r>
          </w:p>
          <w:p w:rsidR="00000000" w:rsidRDefault="00D5198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 kim najčešće komuniciraš na društvenim mrežama? </w:t>
            </w:r>
          </w:p>
          <w:p w:rsidR="00000000" w:rsidRDefault="00D5198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Podignite ruku svi koji su imali neugodno iskustvo prilikom komunikacije na nekoj društvenoj mreži. </w:t>
            </w:r>
          </w:p>
          <w:p w:rsidR="00000000" w:rsidRDefault="00A244F4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26467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6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F8504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>A</w:t>
            </w:r>
            <w:r w:rsidR="00D51981">
              <w:rPr>
                <w:bCs/>
              </w:rPr>
              <w:t xml:space="preserve">ktivnost </w:t>
            </w:r>
          </w:p>
          <w:p w:rsidR="00000000" w:rsidRDefault="00657882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prikazuje putem projektora interaktivnu prezentaciju </w:t>
            </w:r>
            <w:r w:rsidR="008F4E23">
              <w:rPr>
                <w:rFonts w:ascii="Times New Roman" w:hAnsi="Times New Roman" w:cs="Times New Roman"/>
                <w:bCs/>
                <w:sz w:val="24"/>
                <w:szCs w:val="24"/>
              </w:rPr>
              <w:t>(Prilog 2)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00000" w:rsidRDefault="00D5198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B04">
              <w:rPr>
                <w:rFonts w:ascii="Times New Roman" w:hAnsi="Times New Roman" w:cs="Times New Roman"/>
                <w:bCs/>
                <w:sz w:val="24"/>
                <w:szCs w:val="24"/>
              </w:rPr>
              <w:t>Učenici</w:t>
            </w:r>
            <w:r w:rsidR="00A97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pomoću</w:t>
            </w:r>
            <w:r w:rsidR="006578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tableta ili mobitela sudjeluju u aktivnosti i</w:t>
            </w:r>
            <w:r w:rsidRPr="005D5B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nabrajaju društvene mreže kojima se </w:t>
            </w:r>
            <w:r w:rsidRPr="005D5B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koriste. </w:t>
            </w:r>
          </w:p>
          <w:p w:rsidR="00000000" w:rsidRDefault="00D5198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B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Razgovor o mrežama i kakve ona sadržaje nudi. Učenike potaknuti da prepoznaju </w:t>
            </w:r>
            <w:r w:rsidR="005D5B04" w:rsidRPr="005D5B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primjerene i neprimjerene oblike ponašanja i sadržaja na mreži. </w:t>
            </w:r>
          </w:p>
          <w:p w:rsidR="00000000" w:rsidRDefault="00F8504B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ins w:id="1" w:author="sk-mpovalec" w:date="2021-09-27T12:32:00Z">
              <w:r>
                <w:rPr>
                  <w:bCs/>
                </w:rPr>
                <w:t>A</w:t>
              </w:r>
            </w:ins>
            <w:del w:id="2" w:author="sk-mpovalec" w:date="2021-09-27T12:32:00Z">
              <w:r w:rsidR="00657882" w:rsidDel="00F8504B">
                <w:rPr>
                  <w:bCs/>
                </w:rPr>
                <w:delText>a</w:delText>
              </w:r>
            </w:del>
            <w:r w:rsidR="00657882">
              <w:rPr>
                <w:bCs/>
              </w:rPr>
              <w:t xml:space="preserve">ktivnost </w:t>
            </w:r>
          </w:p>
          <w:p w:rsidR="00000000" w:rsidRDefault="00264670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6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dijeli učenicima listiće (Prilog </w:t>
            </w:r>
            <w:r w:rsidR="008F4E2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26467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6578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2646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 ovaj dio aktivnosti predviđeno je 5 minuta.</w:t>
            </w:r>
          </w:p>
          <w:p w:rsidR="00000000" w:rsidRDefault="00243B0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="00264670" w:rsidRPr="002646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oziva učenike da samostalno iznesu primjere onog što im se događalo na društvenim mrežama. </w:t>
            </w:r>
          </w:p>
          <w:p w:rsidR="00000000" w:rsidRDefault="00243B0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Razgovaraju o osjećajima uzrokovanim tim događajima. </w:t>
            </w:r>
          </w:p>
          <w:p w:rsidR="00000000" w:rsidRDefault="00955178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PPT (Prilog 3</w:t>
            </w:r>
            <w:r w:rsidR="008F4E2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000000" w:rsidRDefault="002646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646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Tijekom prezentacije razgovaraju, iznose primjere i prepoznaju važnost svakog od pravila.</w:t>
            </w:r>
          </w:p>
          <w:p w:rsidR="00000000" w:rsidRDefault="00A244F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2646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46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26467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467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Razgovor i zaključak o odgovornom ponašanju na društvenim mrežama. </w:t>
            </w:r>
          </w:p>
        </w:tc>
      </w:tr>
    </w:tbl>
    <w:p w:rsidR="000210F5" w:rsidRDefault="00A244F4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000000" w:rsidRDefault="005D5B04">
      <w:pPr>
        <w:pStyle w:val="ListParagraph"/>
        <w:numPr>
          <w:ilvl w:val="0"/>
          <w:numId w:val="10"/>
        </w:numPr>
        <w:rPr>
          <w:b/>
        </w:rPr>
      </w:pPr>
      <w:r>
        <w:rPr>
          <w:b/>
        </w:rPr>
        <w:lastRenderedPageBreak/>
        <w:t xml:space="preserve">Prilog </w:t>
      </w:r>
    </w:p>
    <w:p w:rsidR="005D5B04" w:rsidRDefault="00A244F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441325</wp:posOffset>
            </wp:positionH>
            <wp:positionV relativeFrom="paragraph">
              <wp:posOffset>125095</wp:posOffset>
            </wp:positionV>
            <wp:extent cx="579120" cy="579120"/>
            <wp:effectExtent l="0" t="0" r="0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sspng-computer-icons-like-button-thumb-signal-emoticon-c-social-media-black-and-white-5b4703f6d63803.672727691531380726877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46DF" w:rsidRDefault="007C030D">
      <w:pPr>
        <w:rPr>
          <w:b/>
        </w:rPr>
      </w:pPr>
      <w:r>
        <w:rPr>
          <w:b/>
        </w:rPr>
        <w:t xml:space="preserve">                                  </w:t>
      </w:r>
      <w:r w:rsidR="005D5B04">
        <w:rPr>
          <w:b/>
        </w:rPr>
        <w:t xml:space="preserve">Označi </w:t>
      </w:r>
      <w:r w:rsidR="002846DF">
        <w:rPr>
          <w:b/>
        </w:rPr>
        <w:t>kvačicom ono što ti se nekada dogodilo na društvenoj mreži</w:t>
      </w:r>
      <w:ins w:id="3" w:author="sk-mpovalec" w:date="2021-09-27T12:33:00Z">
        <w:r w:rsidR="00F8504B">
          <w:rPr>
            <w:b/>
          </w:rPr>
          <w:t>.</w:t>
        </w:r>
      </w:ins>
    </w:p>
    <w:p w:rsidR="002846DF" w:rsidRDefault="00264670">
      <w:pPr>
        <w:rPr>
          <w:b/>
        </w:rPr>
      </w:pPr>
      <w:r>
        <w:rPr>
          <w:b/>
          <w:noProof/>
        </w:rPr>
        <w:pict>
          <v:group id="Grupa 23" o:spid="_x0000_s1026" style="position:absolute;margin-left:10.15pt;margin-top:18.85pt;width:39pt;height:253.15pt;z-index:251676672" coordsize="4953,32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">
            <v:group id="Grupa 21" o:spid="_x0000_s1027" style="position:absolute;width:4953;height:28473" coordsize="4953,28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2" o:spid="_x0000_s1028" type="#_x0000_t75" style="position:absolute;left:152;width:4801;height:4800;rotation:1796332fd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">
                <v:imagedata r:id="rId9" o:title=""/>
                <v:path arrowok="t"/>
              </v:shape>
              <v:shape id="Slika 4" o:spid="_x0000_s1029" type="#_x0000_t75" style="position:absolute;left:304;top:19278;width:3874;height:3874;rotation:2143644fd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">
                <v:imagedata r:id="rId10" o:title=""/>
                <v:path arrowok="t"/>
              </v:shape>
              <v:shape id="Slika 17" o:spid="_x0000_s1030" type="#_x0000_t75" style="position:absolute;top:24155;width:4318;height:4318;rotation:1771690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">
                <v:imagedata r:id="rId11" o:title=""/>
                <v:path arrowok="t"/>
              </v:shape>
              <v:shape id="Slika 18" o:spid="_x0000_s1031" type="#_x0000_t75" style="position:absolute;left:381;top:5257;width:3810;height:3810;rotation:1468945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">
                <v:imagedata r:id="rId12" o:title=""/>
                <v:path arrowok="t"/>
              </v:shape>
              <v:shape id="Slika 19" o:spid="_x0000_s1032" type="#_x0000_t75" style="position:absolute;left:304;top:9829;width:4496;height:4496;rotation:-44782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">
                <v:imagedata r:id="rId13" o:title=""/>
                <v:path arrowok="t"/>
              </v:shape>
              <v:shape id="Slika 20" o:spid="_x0000_s1033" type="#_x0000_t75" style="position:absolute;top:14325;width:4572;height:4572;rotation:-10959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">
                <v:imagedata r:id="rId14" o:title=""/>
                <v:path arrowok="t"/>
              </v:shape>
            </v:group>
            <v:shape id="Slika 22" o:spid="_x0000_s1034" type="#_x0000_t75" style="position:absolute;left:381;top:28956;width:3194;height:31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">
              <v:imagedata r:id="rId15" o:title=""/>
              <v:path arrowok="t"/>
            </v:shape>
          </v:group>
        </w:pict>
      </w:r>
      <w:r w:rsidR="002846DF">
        <w:rPr>
          <w:b/>
        </w:rPr>
        <w:t xml:space="preserve"> </w:t>
      </w:r>
    </w:p>
    <w:tbl>
      <w:tblPr>
        <w:tblStyle w:val="TableGrid"/>
        <w:tblpPr w:leftFromText="180" w:rightFromText="180" w:vertAnchor="page" w:horzAnchor="margin" w:tblpXSpec="right" w:tblpY="3133"/>
        <w:tblW w:w="0" w:type="auto"/>
        <w:tblLook w:val="04A0"/>
      </w:tblPr>
      <w:tblGrid>
        <w:gridCol w:w="7371"/>
        <w:gridCol w:w="845"/>
      </w:tblGrid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Posvađao/posvađala sam se s nekim</w:t>
            </w:r>
            <w:ins w:id="4" w:author="sk-mpovalec" w:date="2021-09-27T12:32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širio laži o meni</w:t>
            </w:r>
            <w:ins w:id="5" w:author="sk-mpovalec" w:date="2021-09-27T12:32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bez moje dozvole slao drugima moju sliku</w:t>
            </w:r>
            <w:ins w:id="6" w:author="sk-mpovalec" w:date="2021-09-27T12:32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moju sliku postavio javno bez moje dozvole</w:t>
            </w:r>
            <w:ins w:id="7" w:author="sk-mpovalec" w:date="2021-09-27T12:32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se lažno predstavljao u moje ime</w:t>
            </w:r>
            <w:ins w:id="8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se koristio mojim profilom i nisam mu mogao/mogla više pristupiti</w:t>
            </w:r>
            <w:ins w:id="9" w:author="sk-mpovalec" w:date="2021-09-27T12:33:00Z">
              <w:r w:rsidR="00F8504B">
                <w:rPr>
                  <w:b/>
                </w:rPr>
                <w:t>.</w:t>
              </w:r>
            </w:ins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se meni lažno predstavljao</w:t>
            </w:r>
            <w:ins w:id="10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Nikada mi se nije dogodilo ništa od navedenog</w:t>
            </w:r>
            <w:ins w:id="11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mi je slao neprimjerene fotografije ili video snimke</w:t>
            </w:r>
            <w:ins w:id="12" w:author="sk-mpovalec" w:date="2021-09-27T12:33:00Z">
              <w:r w:rsidR="00F8504B">
                <w:rPr>
                  <w:b/>
                </w:rPr>
                <w:t>.</w:t>
              </w:r>
            </w:ins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od mene tražio da mu šaljem svoje fotografije ili video snimke</w:t>
            </w:r>
            <w:ins w:id="13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Pr="00BB7CED" w:rsidRDefault="00243B0D" w:rsidP="00243B0D">
            <w:pPr>
              <w:rPr>
                <w:b/>
              </w:rPr>
            </w:pPr>
            <w:r>
              <w:rPr>
                <w:b/>
              </w:rPr>
              <w:t>Nije mi se dogodilo ništa od navedenog</w:t>
            </w:r>
            <w:ins w:id="14" w:author="sk-mpovalec" w:date="2021-09-27T12:33:00Z">
              <w:r w:rsidR="00F8504B">
                <w:rPr>
                  <w:b/>
                </w:rPr>
                <w:t>.</w:t>
              </w:r>
            </w:ins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</w:tbl>
    <w:p w:rsidR="002846DF" w:rsidRDefault="002846DF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p w:rsidR="007C030D" w:rsidRDefault="007C030D">
      <w:pPr>
        <w:rPr>
          <w:b/>
        </w:rPr>
      </w:pPr>
    </w:p>
    <w:tbl>
      <w:tblPr>
        <w:tblStyle w:val="TableGrid"/>
        <w:tblpPr w:leftFromText="180" w:rightFromText="180" w:vertAnchor="page" w:horzAnchor="margin" w:tblpXSpec="right" w:tblpY="9841"/>
        <w:tblW w:w="0" w:type="auto"/>
        <w:tblLook w:val="04A0"/>
      </w:tblPr>
      <w:tblGrid>
        <w:gridCol w:w="7371"/>
        <w:gridCol w:w="845"/>
      </w:tblGrid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Posvađao/posvađala sam se s nekim</w:t>
            </w:r>
            <w:ins w:id="15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širio laži o meni</w:t>
            </w:r>
            <w:ins w:id="16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bez moje dozvole slao drugima moju sliku</w:t>
            </w:r>
            <w:ins w:id="17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moju sliku postavio javno bez moje dozvole</w:t>
            </w:r>
            <w:ins w:id="18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se lažno predstavljao u moje ime</w:t>
            </w:r>
            <w:ins w:id="19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se koristio mojim profilom i nisam mu mogao/mogla više pristupiti</w:t>
            </w:r>
            <w:ins w:id="20" w:author="sk-mpovalec" w:date="2021-09-27T12:33:00Z">
              <w:r w:rsidR="00F8504B">
                <w:rPr>
                  <w:b/>
                </w:rPr>
                <w:t>.</w:t>
              </w:r>
            </w:ins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se meni lažno predstavljao</w:t>
            </w:r>
            <w:ins w:id="21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Nikada mi se nije dogodilo ništa od navedenog</w:t>
            </w:r>
            <w:ins w:id="22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mi je slao neprimjerene fotografije ili video snimke</w:t>
            </w:r>
            <w:ins w:id="23" w:author="sk-mpovalec" w:date="2021-09-27T12:33:00Z">
              <w:r w:rsidR="00F8504B">
                <w:rPr>
                  <w:b/>
                </w:rPr>
                <w:t>.</w:t>
              </w:r>
            </w:ins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Default="00243B0D" w:rsidP="00243B0D">
            <w:pPr>
              <w:rPr>
                <w:b/>
              </w:rPr>
            </w:pPr>
            <w:r w:rsidRPr="00BB7CED">
              <w:rPr>
                <w:b/>
              </w:rPr>
              <w:t>Netko je od mene tražio da mu šaljem svoje fotografije ili video snimke</w:t>
            </w:r>
            <w:ins w:id="24" w:author="sk-mpovalec" w:date="2021-09-27T12:33:00Z">
              <w:r w:rsidR="00F8504B">
                <w:rPr>
                  <w:b/>
                </w:rPr>
                <w:t>.</w:t>
              </w:r>
            </w:ins>
            <w:r w:rsidRPr="00BB7CED">
              <w:rPr>
                <w:b/>
              </w:rPr>
              <w:t xml:space="preserve"> </w:t>
            </w:r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  <w:tr w:rsidR="00243B0D" w:rsidTr="00243B0D">
        <w:tc>
          <w:tcPr>
            <w:tcW w:w="7371" w:type="dxa"/>
          </w:tcPr>
          <w:p w:rsidR="00243B0D" w:rsidRPr="00BB7CED" w:rsidRDefault="00243B0D" w:rsidP="00243B0D">
            <w:pPr>
              <w:rPr>
                <w:b/>
              </w:rPr>
            </w:pPr>
            <w:r>
              <w:rPr>
                <w:b/>
              </w:rPr>
              <w:t>Nije mi se dogodilo ništa od navedenog</w:t>
            </w:r>
            <w:ins w:id="25" w:author="sk-mpovalec" w:date="2021-09-27T12:33:00Z">
              <w:r w:rsidR="00F8504B">
                <w:rPr>
                  <w:b/>
                </w:rPr>
                <w:t>.</w:t>
              </w:r>
            </w:ins>
          </w:p>
        </w:tc>
        <w:tc>
          <w:tcPr>
            <w:tcW w:w="845" w:type="dxa"/>
          </w:tcPr>
          <w:p w:rsidR="00243B0D" w:rsidRDefault="00243B0D" w:rsidP="00243B0D">
            <w:pPr>
              <w:rPr>
                <w:b/>
              </w:rPr>
            </w:pPr>
          </w:p>
        </w:tc>
      </w:tr>
    </w:tbl>
    <w:p w:rsidR="007C030D" w:rsidRDefault="00A244F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102235</wp:posOffset>
            </wp:positionV>
            <wp:extent cx="579120" cy="579120"/>
            <wp:effectExtent l="0" t="0" r="0" b="0"/>
            <wp:wrapNone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isspng-computer-icons-like-button-thumb-signal-emoticon-c-social-media-black-and-white-5b4703f6d63803.6727276915313807268775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43B0D" w:rsidRDefault="00243B0D" w:rsidP="00243B0D">
      <w:pPr>
        <w:rPr>
          <w:b/>
        </w:rPr>
      </w:pPr>
      <w:r>
        <w:rPr>
          <w:b/>
        </w:rPr>
        <w:t xml:space="preserve">                                    </w:t>
      </w:r>
      <w:r w:rsidRPr="00243B0D">
        <w:rPr>
          <w:b/>
        </w:rPr>
        <w:t>Označi kvačicom ono što ti se nekada dogodilo na društvenoj mreži</w:t>
      </w:r>
      <w:ins w:id="26" w:author="sk-mpovalec" w:date="2021-09-27T12:33:00Z">
        <w:r w:rsidR="00F8504B">
          <w:rPr>
            <w:b/>
          </w:rPr>
          <w:t>.</w:t>
        </w:r>
      </w:ins>
    </w:p>
    <w:p w:rsidR="00243B0D" w:rsidRDefault="00264670" w:rsidP="00243B0D">
      <w:pPr>
        <w:rPr>
          <w:b/>
        </w:rPr>
      </w:pPr>
      <w:r>
        <w:rPr>
          <w:b/>
          <w:noProof/>
        </w:rPr>
        <w:pict>
          <v:group id="Grupa 24" o:spid="_x0000_s1052" style="position:absolute;margin-left:10.15pt;margin-top:16.9pt;width:39pt;height:253.15pt;z-index:251678720" coordsize="4953,32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">
            <v:group id="Grupa 25" o:spid="_x0000_s1054" style="position:absolute;width:4953;height:28473" coordsize="4953,28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<v:shape id="Slika 26" o:spid="_x0000_s1060" type="#_x0000_t75" style="position:absolute;left:152;width:4801;height:4800;rotation:1796332fd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">
                <v:imagedata r:id="rId9" o:title=""/>
                <v:path arrowok="t"/>
              </v:shape>
              <v:shape id="Slika 27" o:spid="_x0000_s1059" type="#_x0000_t75" style="position:absolute;left:304;top:19278;width:3874;height:3874;rotation:2143644fd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">
                <v:imagedata r:id="rId10" o:title=""/>
                <v:path arrowok="t"/>
              </v:shape>
              <v:shape id="Slika 28" o:spid="_x0000_s1058" type="#_x0000_t75" style="position:absolute;top:24155;width:4318;height:4318;rotation:1771690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">
                <v:imagedata r:id="rId11" o:title=""/>
                <v:path arrowok="t"/>
              </v:shape>
              <v:shape id="Slika 29" o:spid="_x0000_s1057" type="#_x0000_t75" style="position:absolute;left:381;top:5257;width:3810;height:3810;rotation:1468945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">
                <v:imagedata r:id="rId12" o:title=""/>
                <v:path arrowok="t"/>
              </v:shape>
              <v:shape id="Slika 30" o:spid="_x0000_s1056" type="#_x0000_t75" style="position:absolute;left:304;top:9829;width:4496;height:4496;rotation:-447826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">
                <v:imagedata r:id="rId13" o:title=""/>
                <v:path arrowok="t"/>
              </v:shape>
              <v:shape id="Slika 31" o:spid="_x0000_s1055" type="#_x0000_t75" style="position:absolute;top:14325;width:4572;height:4572;rotation:-1095964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">
                <v:imagedata r:id="rId14" o:title=""/>
                <v:path arrowok="t"/>
              </v:shape>
            </v:group>
            <v:shape id="Slika 32" o:spid="_x0000_s1053" type="#_x0000_t75" style="position:absolute;left:381;top:28956;width:3194;height:31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">
              <v:imagedata r:id="rId15" o:title=""/>
              <v:path arrowok="t"/>
            </v:shape>
          </v:group>
        </w:pict>
      </w: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 w:rsidP="00243B0D">
      <w:pPr>
        <w:rPr>
          <w:b/>
        </w:rPr>
      </w:pPr>
    </w:p>
    <w:p w:rsidR="00243B0D" w:rsidRDefault="00243B0D">
      <w:pPr>
        <w:rPr>
          <w:b/>
        </w:rPr>
      </w:pPr>
    </w:p>
    <w:p w:rsidR="00243B0D" w:rsidRDefault="00243B0D">
      <w:pPr>
        <w:rPr>
          <w:b/>
        </w:rPr>
      </w:pPr>
    </w:p>
    <w:p w:rsidR="00243B0D" w:rsidRDefault="00243B0D" w:rsidP="005D5B04">
      <w:pPr>
        <w:rPr>
          <w:b/>
        </w:rPr>
      </w:pPr>
    </w:p>
    <w:p w:rsidR="008F4E23" w:rsidRDefault="008F4E23" w:rsidP="005D5B04">
      <w:pPr>
        <w:rPr>
          <w:b/>
        </w:rPr>
      </w:pPr>
    </w:p>
    <w:p w:rsidR="008F4E23" w:rsidRPr="008F4E23" w:rsidRDefault="00E43E33" w:rsidP="005D5B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Prilog 2 </w:t>
      </w:r>
    </w:p>
    <w:p w:rsidR="00000000" w:rsidRDefault="0026467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Pr="00264670">
          <w:rPr>
            <w:rStyle w:val="Hyperlink"/>
            <w:rFonts w:ascii="Times New Roman" w:hAnsi="Times New Roman" w:cs="Times New Roman"/>
            <w:sz w:val="24"/>
            <w:szCs w:val="24"/>
          </w:rPr>
          <w:t>https://www.mentimeter.com</w:t>
        </w:r>
      </w:hyperlink>
      <w:r w:rsidRPr="002646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264670">
      <w:pPr>
        <w:pStyle w:val="ListParagraph"/>
        <w:numPr>
          <w:ilvl w:val="0"/>
          <w:numId w:val="11"/>
        </w:numPr>
        <w:spacing w:line="276" w:lineRule="auto"/>
      </w:pPr>
      <w:r w:rsidRPr="00264670">
        <w:t>Izraditi prezentaciju</w:t>
      </w:r>
    </w:p>
    <w:p w:rsidR="00000000" w:rsidRDefault="00A972CF">
      <w:pPr>
        <w:pStyle w:val="ListParagraph"/>
        <w:numPr>
          <w:ilvl w:val="0"/>
          <w:numId w:val="11"/>
        </w:numPr>
        <w:spacing w:line="276" w:lineRule="auto"/>
      </w:pPr>
      <w:r>
        <w:t>Zadatak</w:t>
      </w:r>
      <w:r w:rsidR="00A3610B">
        <w:t xml:space="preserve"> unutar interaktivne prezentacije</w:t>
      </w:r>
      <w:r>
        <w:t>: Nabroji društvene mreže koje koristiš</w:t>
      </w:r>
    </w:p>
    <w:p w:rsidR="00000000" w:rsidRDefault="00A3610B">
      <w:pPr>
        <w:pStyle w:val="ListParagraph"/>
        <w:numPr>
          <w:ilvl w:val="0"/>
          <w:numId w:val="11"/>
        </w:numPr>
        <w:spacing w:line="276" w:lineRule="auto"/>
      </w:pPr>
      <w:r>
        <w:t>(</w:t>
      </w:r>
      <w:r w:rsidR="00264670" w:rsidRPr="00264670">
        <w:rPr>
          <w:i/>
        </w:rPr>
        <w:t>Uključiti mogućnost višestrukog unosa</w:t>
      </w:r>
      <w:r>
        <w:t>)</w:t>
      </w:r>
    </w:p>
    <w:p w:rsidR="008F4E23" w:rsidRDefault="008F4E23" w:rsidP="005D5B04">
      <w:pPr>
        <w:rPr>
          <w:b/>
        </w:rPr>
      </w:pPr>
    </w:p>
    <w:p w:rsidR="00955178" w:rsidRDefault="00264670" w:rsidP="005D5B04">
      <w:pPr>
        <w:rPr>
          <w:rFonts w:ascii="Times New Roman" w:hAnsi="Times New Roman" w:cs="Times New Roman"/>
          <w:b/>
          <w:sz w:val="24"/>
          <w:szCs w:val="24"/>
        </w:rPr>
      </w:pPr>
      <w:r w:rsidRPr="00264670">
        <w:rPr>
          <w:rFonts w:ascii="Times New Roman" w:hAnsi="Times New Roman" w:cs="Times New Roman"/>
          <w:b/>
          <w:sz w:val="24"/>
          <w:szCs w:val="24"/>
        </w:rPr>
        <w:t>Prilog 3</w:t>
      </w:r>
    </w:p>
    <w:p w:rsidR="00000000" w:rsidRDefault="009551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55178">
        <w:rPr>
          <w:rFonts w:ascii="Times New Roman" w:hAnsi="Times New Roman" w:cs="Times New Roman"/>
          <w:sz w:val="24"/>
          <w:szCs w:val="24"/>
        </w:rPr>
        <w:t>Izraditi</w:t>
      </w:r>
      <w:r w:rsidR="00264670" w:rsidRPr="00264670">
        <w:rPr>
          <w:rFonts w:ascii="Times New Roman" w:hAnsi="Times New Roman" w:cs="Times New Roman"/>
          <w:sz w:val="24"/>
          <w:szCs w:val="24"/>
        </w:rPr>
        <w:t xml:space="preserve"> PPT</w:t>
      </w:r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Nemoj koristiti velika tiskana slova jer ona podrazumijevaju da se ljutiš, podižeš glas ili vičeš</w:t>
      </w:r>
      <w:ins w:id="27" w:author="sk-mpovalec" w:date="2021-09-27T12:33:00Z">
        <w:r w:rsidR="00F8504B">
          <w:t>.</w:t>
        </w:r>
      </w:ins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Nemoj psovati i koristiti vulgarne izraze</w:t>
      </w:r>
      <w:ins w:id="28" w:author="sk-mpovalec" w:date="2021-09-27T12:33:00Z">
        <w:r w:rsidR="00F8504B">
          <w:t>.</w:t>
        </w:r>
      </w:ins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Ako se osjećaš ljutito, pripazi što ćeš odgovoriti jer bi ti kasnije moglo biti žao</w:t>
      </w:r>
      <w:ins w:id="29" w:author="sk-mpovalec" w:date="2021-09-27T12:34:00Z">
        <w:r w:rsidR="00F8504B">
          <w:t>.</w:t>
        </w:r>
      </w:ins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Nemoj vrijeđati</w:t>
      </w:r>
      <w:r w:rsidR="00264670" w:rsidRPr="00264670">
        <w:t>, ponižavati,</w:t>
      </w:r>
      <w:r>
        <w:t xml:space="preserve"> </w:t>
      </w:r>
      <w:r w:rsidR="00264670" w:rsidRPr="00264670">
        <w:t>prijetiti ili biti nasilan/nasilna prema drugim</w:t>
      </w:r>
      <w:r>
        <w:t>a u virtualnoj zajednici</w:t>
      </w:r>
      <w:ins w:id="30" w:author="sk-mpovalec" w:date="2021-09-27T12:34:00Z">
        <w:r w:rsidR="00F8504B">
          <w:t>.</w:t>
        </w:r>
      </w:ins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Koristi emotikone kako bi tvoja poruka bila pravilno shvaćena, ali pripazi jer nekada emotikoni ne p</w:t>
      </w:r>
      <w:r w:rsidR="00A3610B">
        <w:t>rikazuju stvarne emocije osoba</w:t>
      </w:r>
      <w:ins w:id="31" w:author="sk-mpovalec" w:date="2021-09-27T12:34:00Z">
        <w:r w:rsidR="00F8504B">
          <w:t>.</w:t>
        </w:r>
      </w:ins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Ne koristi emotikone olako i prečesto jer bi to moglo biti iritantno drugima</w:t>
      </w:r>
      <w:ins w:id="32" w:author="sk-mpovalec" w:date="2021-09-27T12:34:00Z">
        <w:r w:rsidR="00F8504B">
          <w:t>.</w:t>
        </w:r>
      </w:ins>
      <w:r>
        <w:t xml:space="preserve"> </w:t>
      </w:r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Poštuj autorstvo prilikom preuzimanja sadržaja, traži dopuštenje i uvijek navedi izvor s kojeg si ga preuzeo/preuzela</w:t>
      </w:r>
      <w:ins w:id="33" w:author="sk-mpovalec" w:date="2021-09-27T12:34:00Z">
        <w:r w:rsidR="00F8504B">
          <w:t>.</w:t>
        </w:r>
      </w:ins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>Ne čitaj tuđe privatne poruke</w:t>
      </w:r>
      <w:ins w:id="34" w:author="sk-mpovalec" w:date="2021-09-27T12:34:00Z">
        <w:r w:rsidR="00F8504B">
          <w:t>.</w:t>
        </w:r>
      </w:ins>
      <w:r>
        <w:t xml:space="preserve"> </w:t>
      </w:r>
    </w:p>
    <w:p w:rsidR="00000000" w:rsidRDefault="00955178">
      <w:pPr>
        <w:pStyle w:val="ListParagraph"/>
        <w:numPr>
          <w:ilvl w:val="0"/>
          <w:numId w:val="12"/>
        </w:numPr>
        <w:spacing w:line="276" w:lineRule="auto"/>
      </w:pPr>
      <w:r>
        <w:t xml:space="preserve">Poštuj zakone i pravila ponašanja na društvenim mrežama </w:t>
      </w:r>
      <w:r w:rsidR="00E43E33">
        <w:t>i internetskim stranicama</w:t>
      </w:r>
      <w:ins w:id="35" w:author="sk-mpovalec" w:date="2021-09-27T12:34:00Z">
        <w:r w:rsidR="00F8504B">
          <w:t>.</w:t>
        </w:r>
      </w:ins>
    </w:p>
    <w:p w:rsidR="00000000" w:rsidRDefault="00E43E33">
      <w:pPr>
        <w:pStyle w:val="ListParagraph"/>
        <w:numPr>
          <w:ilvl w:val="0"/>
          <w:numId w:val="12"/>
        </w:numPr>
        <w:spacing w:line="276" w:lineRule="auto"/>
      </w:pPr>
      <w:r>
        <w:t>Ne objavljuj one informacije, video snimke i fotografije koje ne bi htio/htjela vidjeti na panou škole</w:t>
      </w:r>
      <w:ins w:id="36" w:author="sk-mpovalec" w:date="2021-09-27T12:34:00Z">
        <w:r w:rsidR="00F8504B">
          <w:t>.</w:t>
        </w:r>
      </w:ins>
    </w:p>
    <w:p w:rsidR="00000000" w:rsidRDefault="00E43E33">
      <w:pPr>
        <w:pStyle w:val="ListParagraph"/>
        <w:numPr>
          <w:ilvl w:val="0"/>
          <w:numId w:val="12"/>
        </w:numPr>
        <w:spacing w:line="276" w:lineRule="auto"/>
      </w:pPr>
      <w:r>
        <w:t>Ne objavljuj i ne dijeli informacije o drugima, njihove video snimke i fotografije prije nego imaš njihovo dopuštenje</w:t>
      </w:r>
      <w:ins w:id="37" w:author="sk-mpovalec" w:date="2021-09-27T12:34:00Z">
        <w:r w:rsidR="00F8504B">
          <w:t>.</w:t>
        </w:r>
      </w:ins>
    </w:p>
    <w:p w:rsidR="00000000" w:rsidRDefault="00E43E33">
      <w:pPr>
        <w:pStyle w:val="ListParagraph"/>
        <w:numPr>
          <w:ilvl w:val="0"/>
          <w:numId w:val="12"/>
        </w:numPr>
        <w:spacing w:line="276" w:lineRule="auto"/>
      </w:pPr>
      <w:r>
        <w:t xml:space="preserve">Podesi postavke privatnosti i čuvaj </w:t>
      </w:r>
      <w:r w:rsidR="00A3610B">
        <w:t>osobne podatke</w:t>
      </w:r>
      <w:ins w:id="38" w:author="sk-mpovalec" w:date="2021-09-27T12:34:00Z">
        <w:r w:rsidR="00F8504B">
          <w:t>.</w:t>
        </w:r>
      </w:ins>
    </w:p>
    <w:p w:rsidR="00000000" w:rsidRDefault="00E43E33">
      <w:pPr>
        <w:pStyle w:val="ListParagraph"/>
        <w:numPr>
          <w:ilvl w:val="0"/>
          <w:numId w:val="12"/>
        </w:numPr>
        <w:spacing w:line="276" w:lineRule="auto"/>
      </w:pPr>
      <w:r>
        <w:t>Nemoj se lažno predstavljati</w:t>
      </w:r>
      <w:ins w:id="39" w:author="sk-mpovalec" w:date="2021-09-27T12:34:00Z">
        <w:r w:rsidR="00F8504B">
          <w:t>.</w:t>
        </w:r>
      </w:ins>
      <w:r>
        <w:t xml:space="preserve"> </w:t>
      </w:r>
    </w:p>
    <w:p w:rsidR="00000000" w:rsidRDefault="00E43E33">
      <w:pPr>
        <w:pStyle w:val="ListParagraph"/>
        <w:numPr>
          <w:ilvl w:val="0"/>
          <w:numId w:val="12"/>
        </w:numPr>
        <w:spacing w:line="276" w:lineRule="auto"/>
      </w:pPr>
      <w:r>
        <w:t>Nemoj ulaziti u rasprave i svađe na internetu, kako s pozn</w:t>
      </w:r>
      <w:r w:rsidR="00A3610B">
        <w:t>atim tako i nepoznatim ljudima</w:t>
      </w:r>
      <w:ins w:id="40" w:author="sk-mpovalec" w:date="2021-09-27T12:35:00Z">
        <w:r w:rsidR="00F8504B">
          <w:t>.</w:t>
        </w:r>
      </w:ins>
    </w:p>
    <w:p w:rsidR="00000000" w:rsidRDefault="00E43E33">
      <w:pPr>
        <w:pStyle w:val="ListParagraph"/>
        <w:numPr>
          <w:ilvl w:val="0"/>
          <w:numId w:val="12"/>
        </w:numPr>
        <w:spacing w:line="276" w:lineRule="auto"/>
      </w:pPr>
      <w:r>
        <w:t>Privatne razgovore vod</w:t>
      </w:r>
      <w:r w:rsidR="00A3610B">
        <w:t>i samo unutar privatnih poruka</w:t>
      </w:r>
      <w:ins w:id="41" w:author="sk-mpovalec" w:date="2021-09-27T12:35:00Z">
        <w:r w:rsidR="00F8504B">
          <w:t>.</w:t>
        </w:r>
      </w:ins>
    </w:p>
    <w:p w:rsidR="00000000" w:rsidRDefault="00E43E33" w:rsidP="003F4002">
      <w:pPr>
        <w:spacing w:after="0" w:line="360" w:lineRule="auto"/>
        <w:jc w:val="right"/>
        <w:rPr>
          <w:rFonts w:ascii="Times New Roman" w:hAnsi="Times New Roman" w:cs="Times New Roman"/>
          <w:i/>
        </w:rPr>
        <w:sectPr w:rsidR="00000000" w:rsidSect="003F400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i/>
        </w:rPr>
        <w:t xml:space="preserve">Napomena: </w:t>
      </w:r>
      <w:r w:rsidR="00264670" w:rsidRPr="00264670">
        <w:rPr>
          <w:rFonts w:ascii="Times New Roman" w:hAnsi="Times New Roman" w:cs="Times New Roman"/>
          <w:i/>
        </w:rPr>
        <w:t xml:space="preserve">Sadržaj  za izradu PPT je preuzet sa stranice </w:t>
      </w:r>
      <w:hyperlink r:id="rId18" w:history="1">
        <w:r w:rsidR="00264670" w:rsidRPr="00264670">
          <w:rPr>
            <w:rStyle w:val="Hyperlink"/>
            <w:rFonts w:ascii="Times New Roman" w:hAnsi="Times New Roman" w:cs="Times New Roman"/>
            <w:i/>
          </w:rPr>
          <w:t>www.medijskapismenost.hr</w:t>
        </w:r>
      </w:hyperlink>
      <w:r w:rsidR="00264670" w:rsidRPr="00264670">
        <w:rPr>
          <w:rFonts w:ascii="Times New Roman" w:hAnsi="Times New Roman" w:cs="Times New Roman"/>
          <w:i/>
        </w:rPr>
        <w:t xml:space="preserve"> i </w:t>
      </w:r>
      <w:r w:rsidR="00A972CF">
        <w:rPr>
          <w:rFonts w:ascii="Times New Roman" w:hAnsi="Times New Roman" w:cs="Times New Roman"/>
          <w:i/>
        </w:rPr>
        <w:t>preoblikovan u svrhu ovog sa</w:t>
      </w:r>
      <w:ins w:id="42" w:author="sk-mpovalec" w:date="2021-09-27T12:35:00Z">
        <w:r w:rsidR="00F8504B">
          <w:rPr>
            <w:rFonts w:ascii="Times New Roman" w:hAnsi="Times New Roman" w:cs="Times New Roman"/>
            <w:i/>
          </w:rPr>
          <w:t>ta</w:t>
        </w:r>
      </w:ins>
      <w:del w:id="43" w:author="sk-mpovalec" w:date="2021-09-27T12:35:00Z">
        <w:r w:rsidR="00A972CF" w:rsidDel="00F8504B">
          <w:rPr>
            <w:rFonts w:ascii="Times New Roman" w:hAnsi="Times New Roman" w:cs="Times New Roman"/>
            <w:i/>
          </w:rPr>
          <w:delText>t</w:delText>
        </w:r>
        <w:r w:rsidR="004B6AF1" w:rsidDel="00F8504B">
          <w:rPr>
            <w:rFonts w:ascii="Times New Roman" w:hAnsi="Times New Roman" w:cs="Times New Roman"/>
            <w:i/>
          </w:rPr>
          <w:delText>a</w:delText>
        </w:r>
      </w:del>
    </w:p>
    <w:p w:rsidR="00F170EF" w:rsidRPr="00F170EF" w:rsidRDefault="00F170EF"/>
    <w:sectPr w:rsidR="00F170EF" w:rsidRPr="00F170EF" w:rsidSect="00243B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4F4" w:rsidRDefault="00A244F4" w:rsidP="004B6AF1">
      <w:pPr>
        <w:spacing w:after="0" w:line="240" w:lineRule="auto"/>
      </w:pPr>
      <w:r>
        <w:separator/>
      </w:r>
    </w:p>
  </w:endnote>
  <w:endnote w:type="continuationSeparator" w:id="0">
    <w:p w:rsidR="00A244F4" w:rsidRDefault="00A244F4" w:rsidP="004B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4F4" w:rsidRDefault="00A244F4" w:rsidP="004B6AF1">
      <w:pPr>
        <w:spacing w:after="0" w:line="240" w:lineRule="auto"/>
      </w:pPr>
      <w:r>
        <w:separator/>
      </w:r>
    </w:p>
  </w:footnote>
  <w:footnote w:type="continuationSeparator" w:id="0">
    <w:p w:rsidR="00A244F4" w:rsidRDefault="00A244F4" w:rsidP="004B6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2440A"/>
    <w:multiLevelType w:val="hybridMultilevel"/>
    <w:tmpl w:val="F5765DD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624E0"/>
    <w:multiLevelType w:val="hybridMultilevel"/>
    <w:tmpl w:val="389894B2"/>
    <w:lvl w:ilvl="0" w:tplc="E73473C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F7E6C"/>
    <w:multiLevelType w:val="hybridMultilevel"/>
    <w:tmpl w:val="9EFEFF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F641A4"/>
    <w:multiLevelType w:val="hybridMultilevel"/>
    <w:tmpl w:val="F7EA60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E5312B"/>
    <w:multiLevelType w:val="hybridMultilevel"/>
    <w:tmpl w:val="8D56B0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C99"/>
    <w:rsid w:val="0004277A"/>
    <w:rsid w:val="00043E12"/>
    <w:rsid w:val="00083C9B"/>
    <w:rsid w:val="000A406F"/>
    <w:rsid w:val="001470FC"/>
    <w:rsid w:val="00243B0D"/>
    <w:rsid w:val="00264670"/>
    <w:rsid w:val="002846DF"/>
    <w:rsid w:val="00285FDE"/>
    <w:rsid w:val="002C22CD"/>
    <w:rsid w:val="002D523A"/>
    <w:rsid w:val="002E41D1"/>
    <w:rsid w:val="002E7A17"/>
    <w:rsid w:val="003037BC"/>
    <w:rsid w:val="00313FEB"/>
    <w:rsid w:val="0035354B"/>
    <w:rsid w:val="00392DA1"/>
    <w:rsid w:val="003F3103"/>
    <w:rsid w:val="003F4002"/>
    <w:rsid w:val="00442C58"/>
    <w:rsid w:val="004612F5"/>
    <w:rsid w:val="004B1390"/>
    <w:rsid w:val="004B6AF1"/>
    <w:rsid w:val="004E313E"/>
    <w:rsid w:val="00524139"/>
    <w:rsid w:val="005422B4"/>
    <w:rsid w:val="005462F0"/>
    <w:rsid w:val="00573494"/>
    <w:rsid w:val="00582218"/>
    <w:rsid w:val="00582FDF"/>
    <w:rsid w:val="0059539B"/>
    <w:rsid w:val="005D5B04"/>
    <w:rsid w:val="00657882"/>
    <w:rsid w:val="00662406"/>
    <w:rsid w:val="006E6A0C"/>
    <w:rsid w:val="00721E30"/>
    <w:rsid w:val="00760C5B"/>
    <w:rsid w:val="007B6EFC"/>
    <w:rsid w:val="007C030D"/>
    <w:rsid w:val="00810E10"/>
    <w:rsid w:val="00890A0A"/>
    <w:rsid w:val="008B1991"/>
    <w:rsid w:val="008D2753"/>
    <w:rsid w:val="008E196B"/>
    <w:rsid w:val="008F4E23"/>
    <w:rsid w:val="008F7F57"/>
    <w:rsid w:val="00914C7D"/>
    <w:rsid w:val="009354AB"/>
    <w:rsid w:val="0093633A"/>
    <w:rsid w:val="00936FB8"/>
    <w:rsid w:val="00955178"/>
    <w:rsid w:val="00A05332"/>
    <w:rsid w:val="00A244F4"/>
    <w:rsid w:val="00A3610B"/>
    <w:rsid w:val="00A51938"/>
    <w:rsid w:val="00A972CF"/>
    <w:rsid w:val="00AA0C99"/>
    <w:rsid w:val="00B0376B"/>
    <w:rsid w:val="00B12CEE"/>
    <w:rsid w:val="00B95AEB"/>
    <w:rsid w:val="00C270CC"/>
    <w:rsid w:val="00C55B2E"/>
    <w:rsid w:val="00C877EE"/>
    <w:rsid w:val="00C94C82"/>
    <w:rsid w:val="00CA696E"/>
    <w:rsid w:val="00CC72EB"/>
    <w:rsid w:val="00CD737E"/>
    <w:rsid w:val="00CE470E"/>
    <w:rsid w:val="00CE6FBD"/>
    <w:rsid w:val="00D04ECA"/>
    <w:rsid w:val="00D1524C"/>
    <w:rsid w:val="00D302E4"/>
    <w:rsid w:val="00D36EF2"/>
    <w:rsid w:val="00D51981"/>
    <w:rsid w:val="00D74033"/>
    <w:rsid w:val="00D77B78"/>
    <w:rsid w:val="00D9679A"/>
    <w:rsid w:val="00DC180A"/>
    <w:rsid w:val="00E260E8"/>
    <w:rsid w:val="00E31005"/>
    <w:rsid w:val="00E33E2F"/>
    <w:rsid w:val="00E430E3"/>
    <w:rsid w:val="00E43E33"/>
    <w:rsid w:val="00E64353"/>
    <w:rsid w:val="00ED7147"/>
    <w:rsid w:val="00F06E19"/>
    <w:rsid w:val="00F170EF"/>
    <w:rsid w:val="00F441E4"/>
    <w:rsid w:val="00F8504B"/>
    <w:rsid w:val="00FA36EC"/>
    <w:rsid w:val="00FF4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6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AF1"/>
    <w:rPr>
      <w:rFonts w:ascii="Calibri" w:eastAsia="Calibri" w:hAnsi="Calibri" w:cs="Calibri"/>
      <w:color w:val="auto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B6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AF1"/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medijskapismenost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mentimeter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8" Type="http://schemas.microsoft.com/office/2011/relationships/people" Target="people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145AD-4558-4A1F-AF0C-4141D005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12</cp:revision>
  <dcterms:created xsi:type="dcterms:W3CDTF">2021-09-17T09:48:00Z</dcterms:created>
  <dcterms:modified xsi:type="dcterms:W3CDTF">2021-09-27T10:35:00Z</dcterms:modified>
</cp:coreProperties>
</file>